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cs="Times New Roman"/>
          <w:bCs/>
          <w:color w:val="262626" w:themeColor="text1" w:themeTint="D9"/>
          <w:sz w:val="40"/>
          <w:szCs w:val="40"/>
          <w14:textFill>
            <w14:solidFill>
              <w14:schemeClr w14:val="tx1">
                <w14:lumMod w14:val="85000"/>
                <w14:lumOff w14:val="15000"/>
              </w14:schemeClr>
            </w14:solidFill>
          </w14:textFill>
        </w:rPr>
      </w:pPr>
      <w:r>
        <w:rPr>
          <w:rFonts w:hint="eastAsia" w:ascii="Times New Roman" w:hAnsi="Times New Roman" w:eastAsia="黑体" w:cs="Times New Roman"/>
          <w:bCs/>
          <w:color w:val="262626" w:themeColor="text1" w:themeTint="D9"/>
          <w:sz w:val="40"/>
          <w:szCs w:val="40"/>
          <w:lang w:val="en-US" w:eastAsia="zh-CN"/>
          <w14:textFill>
            <w14:solidFill>
              <w14:schemeClr w14:val="tx1">
                <w14:lumMod w14:val="85000"/>
                <w14:lumOff w14:val="15000"/>
              </w14:schemeClr>
            </w14:solidFill>
          </w14:textFill>
        </w:rPr>
        <w:t>重庆市黔江区黑溪镇光明村二组泰峰铸型用砂岩矿采</w:t>
      </w:r>
      <w:r>
        <w:rPr>
          <w:rFonts w:hint="eastAsia" w:ascii="Times New Roman" w:hAnsi="Times New Roman" w:eastAsia="黑体" w:cs="Times New Roman"/>
          <w:bCs/>
          <w:color w:val="262626" w:themeColor="text1" w:themeTint="D9"/>
          <w:sz w:val="40"/>
          <w:szCs w:val="40"/>
          <w14:textFill>
            <w14:solidFill>
              <w14:schemeClr w14:val="tx1">
                <w14:lumMod w14:val="85000"/>
                <w14:lumOff w14:val="15000"/>
              </w14:schemeClr>
            </w14:solidFill>
          </w14:textFill>
        </w:rPr>
        <w:t>矿权</w:t>
      </w:r>
      <w:r>
        <w:rPr>
          <w:rFonts w:hint="eastAsia" w:ascii="Times New Roman" w:hAnsi="Times New Roman" w:eastAsia="黑体" w:cs="Times New Roman"/>
          <w:bCs/>
          <w:color w:val="262626" w:themeColor="text1" w:themeTint="D9"/>
          <w:sz w:val="40"/>
          <w:szCs w:val="40"/>
          <w:lang w:val="en-US" w:eastAsia="zh-CN"/>
          <w14:textFill>
            <w14:solidFill>
              <w14:schemeClr w14:val="tx1">
                <w14:lumMod w14:val="85000"/>
                <w14:lumOff w14:val="15000"/>
              </w14:schemeClr>
            </w14:solidFill>
          </w14:textFill>
        </w:rPr>
        <w:t>挂牌</w:t>
      </w:r>
      <w:r>
        <w:rPr>
          <w:rFonts w:hint="eastAsia" w:ascii="Times New Roman" w:hAnsi="Times New Roman" w:eastAsia="黑体" w:cs="Times New Roman"/>
          <w:bCs/>
          <w:color w:val="262626" w:themeColor="text1" w:themeTint="D9"/>
          <w:sz w:val="40"/>
          <w:szCs w:val="40"/>
          <w14:textFill>
            <w14:solidFill>
              <w14:schemeClr w14:val="tx1">
                <w14:lumMod w14:val="85000"/>
                <w14:lumOff w14:val="15000"/>
              </w14:schemeClr>
            </w14:solidFill>
          </w14:textFill>
        </w:rPr>
        <w:t>出让公告</w:t>
      </w:r>
    </w:p>
    <w:p>
      <w:pPr>
        <w:jc w:val="cente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pP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渝矿采出字〔2024〕（</w:t>
      </w:r>
      <w:r>
        <w:rPr>
          <w:rFonts w:hint="eastAsia" w:ascii="Times New Roman" w:hAnsi="Times New Roman" w:eastAsia="黑体" w:cs="Times New Roman"/>
          <w:bCs/>
          <w:color w:val="262626" w:themeColor="text1" w:themeTint="D9"/>
          <w:sz w:val="30"/>
          <w:szCs w:val="30"/>
          <w:lang w:eastAsia="zh-CN"/>
          <w14:textFill>
            <w14:solidFill>
              <w14:schemeClr w14:val="tx1">
                <w14:lumMod w14:val="85000"/>
                <w14:lumOff w14:val="15000"/>
              </w14:schemeClr>
            </w14:solidFill>
          </w14:textFill>
        </w:rPr>
        <w:t>黔江</w:t>
      </w: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w:t>
      </w:r>
      <w:r>
        <w:rPr>
          <w:rFonts w:hint="eastAsia" w:ascii="Times New Roman" w:hAnsi="Times New Roman" w:eastAsia="黑体" w:cs="Times New Roman"/>
          <w:bCs/>
          <w:color w:val="262626" w:themeColor="text1" w:themeTint="D9"/>
          <w:sz w:val="30"/>
          <w:szCs w:val="30"/>
          <w:lang w:val="en-US" w:eastAsia="zh-CN"/>
          <w14:textFill>
            <w14:solidFill>
              <w14:schemeClr w14:val="tx1">
                <w14:lumMod w14:val="85000"/>
                <w14:lumOff w14:val="15000"/>
              </w14:schemeClr>
            </w14:solidFill>
          </w14:textFill>
        </w:rPr>
        <w:t>1</w:t>
      </w: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号</w:t>
      </w:r>
    </w:p>
    <w:p>
      <w:pPr>
        <w:spacing w:line="36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根据国家和重庆市的相关规定，重庆市</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黔江区</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规划和自然资源局决定公开挂牌出让以下采矿权，并委托重庆市公共资源交易中心负责公开出让交易环节的组织实施。现将有关事项公告如下：</w:t>
      </w:r>
    </w:p>
    <w:p>
      <w:pPr>
        <w:spacing w:line="360" w:lineRule="exact"/>
        <w:ind w:firstLine="440"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本次公开出让的采矿权采用网上交易方式。本次公告同步发布的网站：中华人民共和国自然资源部</w:t>
      </w:r>
      <w:r>
        <w:rPr>
          <w:rFonts w:ascii="Times New Roman" w:hAnsi="Times New Roman" w:cs="Times New Roman"/>
          <w:i/>
          <w:color w:val="262626" w:themeColor="text1" w:themeTint="D9"/>
          <w:sz w:val="22"/>
          <w:u w:val="single"/>
          <w14:textFill>
            <w14:solidFill>
              <w14:schemeClr w14:val="tx1">
                <w14:lumMod w14:val="85000"/>
                <w14:lumOff w14:val="15000"/>
              </w14:schemeClr>
            </w14:solidFill>
          </w14:textFill>
        </w:rPr>
        <w:t>（https://www.mnr.gov.cn/）</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、重庆市规划和自然资源局网站</w:t>
      </w:r>
      <w:r>
        <w:rPr>
          <w:rFonts w:ascii="Times New Roman" w:hAnsi="Times New Roman" w:cs="Times New Roman"/>
          <w:i/>
          <w:color w:val="262626" w:themeColor="text1" w:themeTint="D9"/>
          <w:sz w:val="22"/>
          <w:u w:val="single"/>
          <w14:textFill>
            <w14:solidFill>
              <w14:schemeClr w14:val="tx1">
                <w14:lumMod w14:val="85000"/>
                <w14:lumOff w14:val="15000"/>
              </w14:schemeClr>
            </w14:solidFill>
          </w14:textFill>
        </w:rPr>
        <w:t>（http://ghzrzyj.cq.gov.cn）</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、重庆市公共资源交易中心网站</w:t>
      </w:r>
      <w:r>
        <w:rPr>
          <w:rFonts w:ascii="Times New Roman" w:hAnsi="Times New Roman" w:cs="Times New Roman"/>
          <w:i/>
          <w:color w:val="262626" w:themeColor="text1" w:themeTint="D9"/>
          <w:sz w:val="22"/>
          <w:u w:val="single"/>
          <w14:textFill>
            <w14:solidFill>
              <w14:schemeClr w14:val="tx1">
                <w14:lumMod w14:val="85000"/>
                <w14:lumOff w14:val="15000"/>
              </w14:schemeClr>
            </w14:solidFill>
          </w14:textFill>
        </w:rPr>
        <w:t>（https://www.cqggzy.com/）</w:t>
      </w:r>
      <w:r>
        <w:rPr>
          <w:rFonts w:hint="eastAsia" w:ascii="Times New Roman" w:hAnsi="Times New Roman" w:cs="Times New Roman"/>
          <w:i/>
          <w:color w:val="262626" w:themeColor="text1" w:themeTint="D9"/>
          <w:sz w:val="22"/>
          <w:u w:val="single"/>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重庆市</w:t>
      </w: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黔江</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区人民政府网站</w:t>
      </w:r>
      <w:r>
        <w:rPr>
          <w:rFonts w:hint="eastAsia" w:ascii="Times New Roman" w:hAnsi="Times New Roman" w:cs="Times New Roman"/>
          <w:i/>
          <w:color w:val="262626" w:themeColor="text1" w:themeTint="D9"/>
          <w:sz w:val="22"/>
          <w:u w:val="single"/>
          <w14:textFill>
            <w14:solidFill>
              <w14:schemeClr w14:val="tx1">
                <w14:lumMod w14:val="85000"/>
                <w14:lumOff w14:val="15000"/>
              </w14:schemeClr>
            </w14:solidFill>
          </w14:textFill>
        </w:rPr>
        <w:t>（https://www.qianjiang.gov.cn/bmjd/xzfgzbm/qghzrzyj/）</w:t>
      </w:r>
      <w:r>
        <w:rPr>
          <w:rFonts w:hint="eastAsia" w:ascii="Times New Roman" w:hAnsi="Times New Roman" w:cs="Times New Roman"/>
          <w:i/>
          <w:color w:val="262626" w:themeColor="text1" w:themeTint="D9"/>
          <w:sz w:val="22"/>
          <w14:textFill>
            <w14:solidFill>
              <w14:schemeClr w14:val="tx1">
                <w14:lumMod w14:val="85000"/>
                <w14:lumOff w14:val="15000"/>
              </w14:schemeClr>
            </w14:solidFill>
          </w14:textFill>
        </w:rPr>
        <w:t>。</w:t>
      </w:r>
    </w:p>
    <w:p>
      <w:pPr>
        <w:spacing w:line="36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一、基本情况</w:t>
      </w:r>
    </w:p>
    <w:tbl>
      <w:tblPr>
        <w:tblStyle w:val="7"/>
        <w:tblW w:w="13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510"/>
        <w:gridCol w:w="1103"/>
        <w:gridCol w:w="1080"/>
        <w:gridCol w:w="1490"/>
        <w:gridCol w:w="1146"/>
        <w:gridCol w:w="1223"/>
        <w:gridCol w:w="1045"/>
        <w:gridCol w:w="1061"/>
        <w:gridCol w:w="851"/>
        <w:gridCol w:w="1134"/>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037"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序号</w:t>
            </w:r>
          </w:p>
        </w:tc>
        <w:tc>
          <w:tcPr>
            <w:tcW w:w="1510"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采矿权名称</w:t>
            </w:r>
          </w:p>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（暂定名）</w:t>
            </w:r>
          </w:p>
        </w:tc>
        <w:tc>
          <w:tcPr>
            <w:tcW w:w="1103"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地理位置</w:t>
            </w:r>
          </w:p>
        </w:tc>
        <w:tc>
          <w:tcPr>
            <w:tcW w:w="1080"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矿种</w:t>
            </w:r>
          </w:p>
        </w:tc>
        <w:tc>
          <w:tcPr>
            <w:tcW w:w="1490"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矿区范围</w:t>
            </w:r>
          </w:p>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拐点坐标</w:t>
            </w:r>
          </w:p>
        </w:tc>
        <w:tc>
          <w:tcPr>
            <w:tcW w:w="1146"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资源储量</w:t>
            </w:r>
          </w:p>
        </w:tc>
        <w:tc>
          <w:tcPr>
            <w:tcW w:w="1223"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矿区面积</w:t>
            </w:r>
          </w:p>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(平方公里)</w:t>
            </w:r>
          </w:p>
        </w:tc>
        <w:tc>
          <w:tcPr>
            <w:tcW w:w="1045"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开采</w:t>
            </w:r>
          </w:p>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标高</w:t>
            </w:r>
          </w:p>
        </w:tc>
        <w:tc>
          <w:tcPr>
            <w:tcW w:w="1061"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拟</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建设生产</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规模</w:t>
            </w:r>
          </w:p>
        </w:tc>
        <w:tc>
          <w:tcPr>
            <w:tcW w:w="851"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出让年限(年)</w:t>
            </w:r>
          </w:p>
        </w:tc>
        <w:tc>
          <w:tcPr>
            <w:tcW w:w="1134"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出让收益起始价</w:t>
            </w:r>
          </w:p>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（万元）</w:t>
            </w:r>
          </w:p>
        </w:tc>
        <w:tc>
          <w:tcPr>
            <w:tcW w:w="923"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保证金金额</w:t>
            </w:r>
          </w:p>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037" w:type="dxa"/>
            <w:vAlign w:val="center"/>
          </w:tcPr>
          <w:p>
            <w:pPr>
              <w:jc w:val="center"/>
              <w:rPr>
                <w:rFonts w:ascii="Times New Roman" w:hAnsi="Times New Roman" w:cs="Times New Roman"/>
                <w:bCs/>
                <w:color w:val="262626" w:themeColor="text1" w:themeTint="D9"/>
                <w:sz w:val="22"/>
                <w14:textFill>
                  <w14:solidFill>
                    <w14:schemeClr w14:val="tx1">
                      <w14:lumMod w14:val="85000"/>
                      <w14:lumOff w14:val="15000"/>
                    </w14:schemeClr>
                  </w14:solidFill>
                </w14:textFill>
              </w:rPr>
            </w:pPr>
            <w:r>
              <w:rPr>
                <w:rFonts w:hint="eastAsia" w:ascii="Times New Roman" w:hAnsi="Times New Roman" w:eastAsia="宋体" w:cs="Times New Roman"/>
                <w:bCs/>
                <w:color w:val="262626" w:themeColor="text1" w:themeTint="D9"/>
                <w:sz w:val="22"/>
                <w:u w:val="none"/>
                <w:lang w:val="en-US" w:eastAsia="zh-CN"/>
                <w14:textFill>
                  <w14:solidFill>
                    <w14:schemeClr w14:val="tx1">
                      <w14:lumMod w14:val="85000"/>
                      <w14:lumOff w14:val="15000"/>
                    </w14:schemeClr>
                  </w14:solidFill>
                </w14:textFill>
              </w:rPr>
              <w:t>QJGC202401</w:t>
            </w:r>
            <w:r>
              <w:rPr>
                <w:rFonts w:ascii="Times New Roman" w:hAnsi="Times New Roman" w:eastAsia="宋体" w:cs="Times New Roman"/>
                <w:bCs/>
                <w:color w:val="262626" w:themeColor="text1" w:themeTint="D9"/>
                <w:sz w:val="22"/>
                <w:u w:val="none"/>
                <w14:textFill>
                  <w14:solidFill>
                    <w14:schemeClr w14:val="tx1">
                      <w14:lumMod w14:val="85000"/>
                      <w14:lumOff w14:val="15000"/>
                    </w14:schemeClr>
                  </w14:solidFill>
                </w14:textFill>
              </w:rPr>
              <w:t xml:space="preserve"> </w:t>
            </w:r>
          </w:p>
        </w:tc>
        <w:tc>
          <w:tcPr>
            <w:tcW w:w="1510"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default" w:ascii="Times New Roman" w:hAnsi="Times New Roman" w:cs="Times New Roman" w:eastAsiaTheme="minorEastAsia"/>
                <w:color w:val="262626" w:themeColor="text1" w:themeTint="D9"/>
                <w:sz w:val="22"/>
                <w:szCs w:val="22"/>
                <w:lang w:eastAsia="zh-CN"/>
                <w14:textFill>
                  <w14:solidFill>
                    <w14:schemeClr w14:val="tx1">
                      <w14:lumMod w14:val="85000"/>
                      <w14:lumOff w14:val="15000"/>
                    </w14:schemeClr>
                  </w14:solidFill>
                </w14:textFill>
              </w:rPr>
              <w:t>重庆市黔江区黑溪镇光明村二组泰峰铸型用砂岩矿</w:t>
            </w:r>
          </w:p>
        </w:tc>
        <w:tc>
          <w:tcPr>
            <w:tcW w:w="1103"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default" w:ascii="Times New Roman" w:hAnsi="Times New Roman" w:cs="Times New Roman" w:eastAsiaTheme="minorEastAsia"/>
                <w:color w:val="262626" w:themeColor="text1" w:themeTint="D9"/>
                <w:sz w:val="22"/>
                <w:szCs w:val="22"/>
                <w:lang w:eastAsia="zh-CN"/>
                <w14:textFill>
                  <w14:solidFill>
                    <w14:schemeClr w14:val="tx1">
                      <w14:lumMod w14:val="85000"/>
                      <w14:lumOff w14:val="15000"/>
                    </w14:schemeClr>
                  </w14:solidFill>
                </w14:textFill>
              </w:rPr>
              <w:t>重庆市黔江区黑溪镇光明村二组</w:t>
            </w:r>
          </w:p>
        </w:tc>
        <w:tc>
          <w:tcPr>
            <w:tcW w:w="1080"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default" w:ascii="Times New Roman" w:hAnsi="Times New Roman" w:cs="Times New Roman" w:eastAsiaTheme="minorEastAsia"/>
                <w:color w:val="262626" w:themeColor="text1" w:themeTint="D9"/>
                <w:sz w:val="22"/>
                <w:szCs w:val="22"/>
                <w:lang w:eastAsia="zh-CN"/>
                <w14:textFill>
                  <w14:solidFill>
                    <w14:schemeClr w14:val="tx1">
                      <w14:lumMod w14:val="85000"/>
                      <w14:lumOff w14:val="15000"/>
                    </w14:schemeClr>
                  </w14:solidFill>
                </w14:textFill>
              </w:rPr>
              <w:t>铸型用砂岩</w:t>
            </w:r>
          </w:p>
        </w:tc>
        <w:tc>
          <w:tcPr>
            <w:tcW w:w="1490"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default" w:ascii="Times New Roman" w:hAnsi="Times New Roman" w:cs="Times New Roman" w:eastAsiaTheme="minorEastAsia"/>
                <w:color w:val="262626" w:themeColor="text1" w:themeTint="D9"/>
                <w:sz w:val="22"/>
                <w:szCs w:val="22"/>
                <w14:textFill>
                  <w14:solidFill>
                    <w14:schemeClr w14:val="tx1">
                      <w14:lumMod w14:val="85000"/>
                      <w14:lumOff w14:val="15000"/>
                    </w14:schemeClr>
                  </w14:solidFill>
                </w14:textFill>
              </w:rPr>
              <w:t>详见《出让文件》</w:t>
            </w:r>
          </w:p>
        </w:tc>
        <w:tc>
          <w:tcPr>
            <w:tcW w:w="1146"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default" w:ascii="Times New Roman" w:hAnsi="Times New Roman" w:cs="Times New Roman" w:eastAsiaTheme="minorEastAsia"/>
                <w:color w:val="262626" w:themeColor="text1" w:themeTint="D9"/>
                <w:sz w:val="22"/>
                <w:szCs w:val="22"/>
                <w:lang w:val="en-US" w:eastAsia="zh-CN"/>
                <w14:textFill>
                  <w14:solidFill>
                    <w14:schemeClr w14:val="tx1">
                      <w14:lumMod w14:val="85000"/>
                      <w14:lumOff w14:val="15000"/>
                    </w14:schemeClr>
                  </w14:solidFill>
                </w14:textFill>
              </w:rPr>
              <w:t>396.05万吨</w:t>
            </w:r>
          </w:p>
        </w:tc>
        <w:tc>
          <w:tcPr>
            <w:tcW w:w="1223"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default" w:ascii="Times New Roman" w:hAnsi="Times New Roman" w:cs="Times New Roman" w:eastAsiaTheme="minorEastAsia"/>
                <w:color w:val="262626" w:themeColor="text1" w:themeTint="D9"/>
                <w:sz w:val="22"/>
                <w:szCs w:val="22"/>
                <w:lang w:val="en-US" w:eastAsia="zh-CN"/>
                <w14:textFill>
                  <w14:solidFill>
                    <w14:schemeClr w14:val="tx1">
                      <w14:lumMod w14:val="85000"/>
                      <w14:lumOff w14:val="15000"/>
                    </w14:schemeClr>
                  </w14:solidFill>
                </w14:textFill>
              </w:rPr>
              <w:t>0.2014</w:t>
            </w:r>
          </w:p>
        </w:tc>
        <w:tc>
          <w:tcPr>
            <w:tcW w:w="1045"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szCs w:val="22"/>
                <w:lang w:val="en-US" w:eastAsia="zh-CN"/>
                <w14:textFill>
                  <w14:solidFill>
                    <w14:schemeClr w14:val="tx1">
                      <w14:lumMod w14:val="85000"/>
                      <w14:lumOff w14:val="15000"/>
                    </w14:schemeClr>
                  </w14:solidFill>
                </w14:textFill>
              </w:rPr>
              <w:t>+</w:t>
            </w:r>
            <w:r>
              <w:rPr>
                <w:rFonts w:hint="default" w:ascii="Times New Roman" w:hAnsi="Times New Roman" w:cs="Times New Roman" w:eastAsiaTheme="minorEastAsia"/>
                <w:color w:val="262626" w:themeColor="text1" w:themeTint="D9"/>
                <w:sz w:val="22"/>
                <w:szCs w:val="22"/>
                <w:lang w:val="en-US" w:eastAsia="zh-CN"/>
                <w14:textFill>
                  <w14:solidFill>
                    <w14:schemeClr w14:val="tx1">
                      <w14:lumMod w14:val="85000"/>
                      <w14:lumOff w14:val="15000"/>
                    </w14:schemeClr>
                  </w14:solidFill>
                </w14:textFill>
              </w:rPr>
              <w:t>1125米至</w:t>
            </w:r>
            <w:r>
              <w:rPr>
                <w:rFonts w:hint="eastAsia" w:ascii="Times New Roman" w:hAnsi="Times New Roman" w:cs="Times New Roman"/>
                <w:color w:val="262626" w:themeColor="text1" w:themeTint="D9"/>
                <w:sz w:val="22"/>
                <w:szCs w:val="22"/>
                <w:lang w:val="en-US" w:eastAsia="zh-CN"/>
                <w14:textFill>
                  <w14:solidFill>
                    <w14:schemeClr w14:val="tx1">
                      <w14:lumMod w14:val="85000"/>
                      <w14:lumOff w14:val="15000"/>
                    </w14:schemeClr>
                  </w14:solidFill>
                </w14:textFill>
              </w:rPr>
              <w:t>+</w:t>
            </w:r>
            <w:r>
              <w:rPr>
                <w:rFonts w:hint="default" w:ascii="Times New Roman" w:hAnsi="Times New Roman" w:cs="Times New Roman" w:eastAsiaTheme="minorEastAsia"/>
                <w:color w:val="262626" w:themeColor="text1" w:themeTint="D9"/>
                <w:sz w:val="22"/>
                <w:szCs w:val="22"/>
                <w:lang w:val="en-US" w:eastAsia="zh-CN"/>
                <w14:textFill>
                  <w14:solidFill>
                    <w14:schemeClr w14:val="tx1">
                      <w14:lumMod w14:val="85000"/>
                      <w14:lumOff w14:val="15000"/>
                    </w14:schemeClr>
                  </w14:solidFill>
                </w14:textFill>
              </w:rPr>
              <w:t>1072米</w:t>
            </w:r>
          </w:p>
        </w:tc>
        <w:tc>
          <w:tcPr>
            <w:tcW w:w="1061"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default" w:ascii="Times New Roman" w:hAnsi="Times New Roman" w:cs="Times New Roman" w:eastAsiaTheme="minorEastAsia"/>
                <w:color w:val="262626" w:themeColor="text1" w:themeTint="D9"/>
                <w:sz w:val="22"/>
                <w:szCs w:val="22"/>
                <w:lang w:val="en-US" w:eastAsia="zh-CN"/>
                <w14:textFill>
                  <w14:solidFill>
                    <w14:schemeClr w14:val="tx1">
                      <w14:lumMod w14:val="85000"/>
                      <w14:lumOff w14:val="15000"/>
                    </w14:schemeClr>
                  </w14:solidFill>
                </w14:textFill>
              </w:rPr>
              <w:t>10万吨/年</w:t>
            </w:r>
          </w:p>
        </w:tc>
        <w:tc>
          <w:tcPr>
            <w:tcW w:w="851"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default" w:ascii="Times New Roman" w:hAnsi="Times New Roman" w:cs="Times New Roman" w:eastAsiaTheme="minorEastAsia"/>
                <w:color w:val="262626" w:themeColor="text1" w:themeTint="D9"/>
                <w:sz w:val="22"/>
                <w:szCs w:val="22"/>
                <w:lang w:val="en-US" w:eastAsia="zh-CN"/>
                <w14:textFill>
                  <w14:solidFill>
                    <w14:schemeClr w14:val="tx1">
                      <w14:lumMod w14:val="85000"/>
                      <w14:lumOff w14:val="15000"/>
                    </w14:schemeClr>
                  </w14:solidFill>
                </w14:textFill>
              </w:rPr>
              <w:t>10.6</w:t>
            </w:r>
          </w:p>
        </w:tc>
        <w:tc>
          <w:tcPr>
            <w:tcW w:w="1134"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default" w:ascii="Times New Roman" w:hAnsi="Times New Roman" w:cs="Times New Roman" w:eastAsiaTheme="minorEastAsia"/>
                <w:color w:val="262626" w:themeColor="text1" w:themeTint="D9"/>
                <w:sz w:val="22"/>
                <w:szCs w:val="22"/>
                <w:lang w:val="en-US" w:eastAsia="zh-CN"/>
                <w14:textFill>
                  <w14:solidFill>
                    <w14:schemeClr w14:val="tx1">
                      <w14:lumMod w14:val="85000"/>
                      <w14:lumOff w14:val="15000"/>
                    </w14:schemeClr>
                  </w14:solidFill>
                </w14:textFill>
              </w:rPr>
              <w:t>881.29</w:t>
            </w:r>
          </w:p>
        </w:tc>
        <w:tc>
          <w:tcPr>
            <w:tcW w:w="923" w:type="dxa"/>
            <w:vAlign w:val="center"/>
          </w:tcPr>
          <w:p>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eastAsiaTheme="minorEastAsia"/>
                <w:color w:val="262626" w:themeColor="text1" w:themeTint="D9"/>
                <w:sz w:val="22"/>
                <w:szCs w:val="22"/>
                <w:lang w:val="en-US" w:eastAsia="zh-CN"/>
                <w14:textFill>
                  <w14:solidFill>
                    <w14:schemeClr w14:val="tx1">
                      <w14:lumMod w14:val="85000"/>
                      <w14:lumOff w14:val="15000"/>
                    </w14:schemeClr>
                  </w14:solidFill>
                </w14:textFill>
              </w:rPr>
              <w:t>88.129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3603" w:type="dxa"/>
            <w:gridSpan w:val="12"/>
            <w:vAlign w:val="center"/>
          </w:tcPr>
          <w:p>
            <w:pPr>
              <w:jc w:val="left"/>
              <w:rPr>
                <w:rFonts w:hint="eastAsia" w:ascii="Times New Roman" w:hAnsi="Times New Roman" w:cs="Times New Roman" w:eastAsiaTheme="minorEastAsia"/>
                <w:color w:val="262626" w:themeColor="text1" w:themeTint="D9"/>
                <w:sz w:val="22"/>
                <w:u w:val="single"/>
                <w:lang w:eastAsia="zh-CN"/>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备注：</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w:t>
            </w:r>
          </w:p>
        </w:tc>
      </w:tr>
    </w:tbl>
    <w:p>
      <w:pPr>
        <w:spacing w:line="400" w:lineRule="exact"/>
        <w:ind w:firstLine="442"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二、出让人：</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重庆市黔江区</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规划和自然资源局，地址：</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重庆市黔江区城西街道文体路</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9号</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，联系人：</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王老师</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，联系电话：023-</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79236520</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p>
    <w:p>
      <w:pPr>
        <w:spacing w:line="400" w:lineRule="exact"/>
        <w:ind w:firstLine="442"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三、交易平台：</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重庆市公共资源交易中心</w:t>
      </w:r>
      <w:r>
        <w:rPr>
          <w:rFonts w:ascii="Times New Roman" w:hAnsi="Times New Roman" w:cs="Times New Roman"/>
          <w:bCs/>
          <w:color w:val="262626" w:themeColor="text1" w:themeTint="D9"/>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地址：重庆市渝北区青枫北路6号渝兴广场B9、B10栋，联系人</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王老师，联系电话：023-63628117。</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四、竞买人的资质条件：</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（一）竞买申请人须为营利法人；</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（二）竞买申请人属于以下情形之一的不得参与竞买：</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1.</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在全国矿业权人勘查开采信息管理系统</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的“矿业权人异常名录”</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“矿业权严重</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失信主体</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”内</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的</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2.通过“信用中国”查询，在自然资源部联合惩戒备忘录或重庆市信用惩戒严重失信主体“黑名单”内限制禁止参与矿业权出让的；</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3.被吊销采矿许可证且自吊销之日起未满2年的。</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五、出让方式及交易的时间、地点</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出让方式：挂牌出让</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公告时间：2024年</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10</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25</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日-2024年</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11</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21</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日</w:t>
      </w:r>
      <w:del w:id="0" w:author="袁玮" w:date="2024-10-25T09:42:10Z">
        <w:r>
          <w:rPr>
            <w:rFonts w:hint="eastAsia" w:ascii="Times New Roman" w:hAnsi="Times New Roman" w:cs="Times New Roman"/>
            <w:i/>
            <w:iCs/>
            <w:color w:val="262626" w:themeColor="text1" w:themeTint="D9"/>
            <w:sz w:val="22"/>
            <w:u w:val="single"/>
            <w14:textFill>
              <w14:solidFill>
                <w14:schemeClr w14:val="tx1">
                  <w14:lumMod w14:val="85000"/>
                  <w14:lumOff w14:val="15000"/>
                </w14:schemeClr>
              </w14:solidFill>
            </w14:textFill>
          </w:rPr>
          <w:delText>（公告时间不少于20个工作日）</w:delText>
        </w:r>
      </w:del>
    </w:p>
    <w:p>
      <w:pPr>
        <w:spacing w:line="400" w:lineRule="exact"/>
        <w:ind w:firstLine="440" w:firstLineChars="200"/>
        <w:rPr>
          <w:rFonts w:ascii="Times New Roman" w:hAnsi="Times New Roman" w:cs="Times New Roman"/>
          <w:i/>
          <w:color w:val="262626" w:themeColor="text1" w:themeTint="D9"/>
          <w:szCs w:val="21"/>
          <w:u w:val="singl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网上挂牌时间：2024年</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11</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22</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日</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09</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时-2024年</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12</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5</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日</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17</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时</w:t>
      </w:r>
      <w:del w:id="1" w:author="袁玮" w:date="2024-10-25T09:42:13Z">
        <w:bookmarkStart w:id="0" w:name="_GoBack"/>
        <w:bookmarkEnd w:id="0"/>
        <w:r>
          <w:rPr>
            <w:rFonts w:hint="eastAsia" w:ascii="Times New Roman" w:hAnsi="Times New Roman" w:cs="Times New Roman"/>
            <w:i/>
            <w:iCs/>
            <w:color w:val="262626" w:themeColor="text1" w:themeTint="D9"/>
            <w:sz w:val="22"/>
            <w:u w:val="single"/>
            <w14:textFill>
              <w14:solidFill>
                <w14:schemeClr w14:val="tx1">
                  <w14:lumMod w14:val="85000"/>
                  <w14:lumOff w14:val="15000"/>
                </w14:schemeClr>
              </w14:solidFill>
            </w14:textFill>
          </w:rPr>
          <w:delText>（挂牌时间不少于10个工作日）</w:delText>
        </w:r>
      </w:del>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地点：重庆市公共资源交易中心（网址：https://td.cqggzy.com/）。</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六、获取竞买文件的途径和申请报名的起止时间及方式</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（一）</w:t>
      </w: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竞买文件获取：</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申请人在报名期限内登录重庆市公共资源交易中心网站</w:t>
      </w:r>
      <w:r>
        <w:rPr>
          <w:rFonts w:ascii="Times New Roman" w:hAnsi="Times New Roman" w:cs="Times New Roman"/>
          <w:i/>
          <w:color w:val="262626" w:themeColor="text1" w:themeTint="D9"/>
          <w:sz w:val="22"/>
          <w:u w:val="single"/>
          <w14:textFill>
            <w14:solidFill>
              <w14:schemeClr w14:val="tx1">
                <w14:lumMod w14:val="85000"/>
                <w14:lumOff w14:val="15000"/>
              </w14:schemeClr>
            </w14:solidFill>
          </w14:textFill>
        </w:rPr>
        <w:t>（https://www.cqggzy.com/）</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，进入重庆市国有建设用地使用权和矿业权网上交易系统</w:t>
      </w:r>
      <w:r>
        <w:rPr>
          <w:rFonts w:ascii="Times New Roman" w:hAnsi="Times New Roman" w:cs="Times New Roman"/>
          <w:i/>
          <w:color w:val="262626" w:themeColor="text1" w:themeTint="D9"/>
          <w:sz w:val="22"/>
          <w:u w:val="single"/>
          <w14:textFill>
            <w14:solidFill>
              <w14:schemeClr w14:val="tx1">
                <w14:lumMod w14:val="85000"/>
                <w14:lumOff w14:val="15000"/>
              </w14:schemeClr>
            </w14:solidFill>
          </w14:textFill>
        </w:rPr>
        <w:t>（网址：https://td.cqggzy.com/）</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，查阅、下载出让资料。</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（二）</w:t>
      </w: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网上报名时限：</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2024年</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10</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25</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日</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09</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时-2024年</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11</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21</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日</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17</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时</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（三）</w:t>
      </w:r>
      <w:r>
        <w:rPr>
          <w:rFonts w:ascii="Times New Roman" w:hAnsi="Times New Roman" w:cs="Times New Roman"/>
          <w:b/>
          <w:bCs/>
          <w:color w:val="262626" w:themeColor="text1" w:themeTint="D9"/>
          <w:sz w:val="22"/>
          <w14:textFill>
            <w14:solidFill>
              <w14:schemeClr w14:val="tx1">
                <w14:lumMod w14:val="85000"/>
                <w14:lumOff w14:val="15000"/>
              </w14:schemeClr>
            </w14:solidFill>
          </w14:textFill>
        </w:rPr>
        <w:t>网上报名方式和程序</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：本次公开出让的采矿权采取网上报名方式：申请人应于报名期限内登录重庆市国有建设用地使用权和矿业权网上交易系统，按规定提交竞买申请，在报名期限内足额交纳竞买保证金，提交报名资料电子档。</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（四）保证金的交纳详见《出让文件》</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七、确定竞得人的标准和方法</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本次挂牌出让</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未设置</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底价，采用网上增价报价的方式，按照价高者得原则确定竞得人。挂牌成交后的竞得人按规定即时签订《成交确认书》，成交结果在相关网站公示10个工作日。</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八、风险提示</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采矿权现状和出让文件已完全认可并自愿承担所有风险；</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（二）有关该宗采矿权的用地、用水、用电、公路、环保、基础设施等工作，由竞得人自行负责解决并依法完善相关手续；</w:t>
      </w:r>
    </w:p>
    <w:p>
      <w:pPr>
        <w:spacing w:line="400" w:lineRule="exact"/>
        <w:ind w:firstLine="440" w:firstLineChars="200"/>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（三）若竞得人竞得该宗采矿权后，在办理采矿登记前进行安全、环境评价等认定为不适宜开采的，该宗采矿权按不成交处理。</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九、对交易矿业权异议的处理方式</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对本次出让</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的</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采矿权存有异议</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、投诉或举报</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的，应在公告期截止前以书面方式</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向</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重庆市黔江区</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规划和自然资源局提出</w:t>
      </w:r>
      <w:r>
        <w:rPr>
          <w:rFonts w:ascii="Times New Roman" w:hAnsi="Times New Roman" w:cs="Times New Roman"/>
          <w:color w:val="262626" w:themeColor="text1" w:themeTint="D9"/>
          <w:kern w:val="0"/>
          <w:sz w:val="22"/>
          <w:u w:val="none"/>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联系人：</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王老师</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，联系电话：</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023-79236520</w:t>
      </w:r>
      <w:r>
        <w:rPr>
          <w:rFonts w:ascii="Times New Roman" w:hAnsi="Times New Roman" w:cs="Times New Roman"/>
          <w:color w:val="262626" w:themeColor="text1" w:themeTint="D9"/>
          <w:kern w:val="0"/>
          <w:sz w:val="22"/>
          <w:u w:val="none"/>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。根据所提异议</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、投诉或举报</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的具体情况，</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将</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按照《矿业权出让交易规则》（自然资规〔2023〕1号）等相关规定进行妥善处置。</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十、违约责任、公共资源交易领域失信联合惩戒相关提示</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（二）有下列情形之一的，视为竞买人、竞得人违约，竞得结果无效，并将其列入失信联合惩戒名单、竞买保证金不予退还，出让方有权不再签订出让合同或解除合同：</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1.竞买人之间串通报价，损害国家利益、社会公共利益或者他人合法权益的；</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2.竞买人弄虚作假，骗取交易资格或竞得的；</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3.采取行贿或其他不正当手段竞得的；</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4.竞得人逾期不签订或者拒绝签订成交确认书的；</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5.竞得人逾期不签订或者拒绝签订出让合同的；</w:t>
      </w:r>
    </w:p>
    <w:p>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6.其他依法应当认定为违约的情形。</w:t>
      </w:r>
    </w:p>
    <w:p>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十一、其他重要提示</w:t>
      </w:r>
    </w:p>
    <w:p>
      <w:pPr>
        <w:spacing w:line="400" w:lineRule="exact"/>
        <w:ind w:firstLine="440" w:firstLineChars="200"/>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一）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建设。</w:t>
      </w:r>
    </w:p>
    <w:p>
      <w:pPr>
        <w:spacing w:line="400" w:lineRule="exact"/>
        <w:ind w:firstLine="440" w:firstLineChars="200"/>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二）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pPr>
        <w:spacing w:line="400" w:lineRule="exact"/>
        <w:ind w:firstLine="440" w:firstLineChars="200"/>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三）按照相关要求，该采矿权实行“净矿”出让，“净矿”出让工作实施过程中产生的相关费用为2059.178万元，在出让收益外单列，由竞得人另行支付。竞买人在报名前须自行开展必要的现场踏勘，查询相关报告、协议、凭据等资料，了解具体支付方式及转接要求（黔江区规划自然资源局联系人：王自强，联系电话：023-79236520）。</w:t>
      </w:r>
    </w:p>
    <w:p>
      <w:pPr>
        <w:spacing w:line="400" w:lineRule="exact"/>
        <w:ind w:firstLine="440" w:firstLineChars="200"/>
        <w:rPr>
          <w:rFonts w:ascii="Times New Roman" w:hAnsi="Times New Roman" w:cs="Times New Roman"/>
          <w:color w:val="262626" w:themeColor="text1" w:themeTint="D9"/>
          <w:sz w:val="22"/>
          <w:u w:val="single"/>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（四）提交竞买申请即视为竞买人对拟出让采矿权现状、出让文件、采矿权出让合同、实施“净矿”出让费用、政策要求等内容已完全认可并自愿承担所有风险。</w:t>
      </w:r>
    </w:p>
    <w:p>
      <w:pPr>
        <w:snapToGrid w:val="0"/>
        <w:spacing w:line="400" w:lineRule="exact"/>
        <w:jc w:val="right"/>
        <w:rPr>
          <w:rFonts w:hint="eastAsia" w:ascii="Times New Roman" w:hAnsi="Times New Roman" w:cs="Times New Roman"/>
          <w:color w:val="262626" w:themeColor="text1" w:themeTint="D9"/>
          <w:sz w:val="22"/>
          <w:u w:val="single"/>
          <w14:textFill>
            <w14:solidFill>
              <w14:schemeClr w14:val="tx1">
                <w14:lumMod w14:val="85000"/>
                <w14:lumOff w14:val="15000"/>
              </w14:schemeClr>
            </w14:solidFill>
          </w14:textFill>
        </w:rPr>
      </w:pPr>
    </w:p>
    <w:p>
      <w:pPr>
        <w:snapToGrid w:val="0"/>
        <w:spacing w:line="400" w:lineRule="exact"/>
        <w:jc w:val="right"/>
        <w:rPr>
          <w:rFonts w:ascii="Times New Roman" w:hAnsi="Times New Roman" w:eastAsia="方正仿宋_GBK" w:cs="Times New Roman"/>
          <w:color w:val="262626" w:themeColor="text1" w:themeTint="D9"/>
          <w:sz w:val="22"/>
          <w:u w:val="none"/>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重庆市黔江区</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规划和自然资源局</w:t>
      </w:r>
    </w:p>
    <w:p>
      <w:pPr>
        <w:snapToGrid w:val="0"/>
        <w:spacing w:line="400" w:lineRule="exact"/>
        <w:jc w:val="center"/>
        <w:rPr>
          <w:rFonts w:ascii="Times New Roman" w:hAnsi="Times New Roman" w:eastAsia="方正仿宋_GBK"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 xml:space="preserve">                                                                                                </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 xml:space="preserve"> 2024年</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10</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25</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日</w:t>
      </w:r>
    </w:p>
    <w:p>
      <w:pPr>
        <w:spacing w:line="400" w:lineRule="exact"/>
        <w:rPr>
          <w:rFonts w:ascii="Times New Roman" w:hAnsi="Times New Roman" w:cs="Times New Roman"/>
          <w:color w:val="262626" w:themeColor="text1" w:themeTint="D9"/>
          <w:sz w:val="22"/>
          <w14:textFill>
            <w14:solidFill>
              <w14:schemeClr w14:val="tx1">
                <w14:lumMod w14:val="85000"/>
                <w14:lumOff w14:val="15000"/>
              </w14:schemeClr>
            </w14:solidFill>
          </w14:textFill>
        </w:rPr>
      </w:pPr>
    </w:p>
    <w:sectPr>
      <w:footerReference r:id="rId3" w:type="default"/>
      <w:footerReference r:id="rId4" w:type="even"/>
      <w:pgSz w:w="16838" w:h="11906" w:orient="landscape"/>
      <w:pgMar w:top="1417" w:right="1701" w:bottom="1417"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4</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4</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袁玮">
    <w15:presenceInfo w15:providerId="None" w15:userId="袁玮"/>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0NDU0NDY3MWEyZThlMTM2NzU3ZWMyNmY2YTViNDEifQ=="/>
  </w:docVars>
  <w:rsids>
    <w:rsidRoot w:val="00CA5DC5"/>
    <w:rsid w:val="00006B7F"/>
    <w:rsid w:val="000B2B31"/>
    <w:rsid w:val="0017561B"/>
    <w:rsid w:val="002E4F87"/>
    <w:rsid w:val="003158AE"/>
    <w:rsid w:val="00341AD9"/>
    <w:rsid w:val="00354518"/>
    <w:rsid w:val="00407EA6"/>
    <w:rsid w:val="00420CCD"/>
    <w:rsid w:val="004E1206"/>
    <w:rsid w:val="00592B48"/>
    <w:rsid w:val="006742F9"/>
    <w:rsid w:val="00715E19"/>
    <w:rsid w:val="007F637C"/>
    <w:rsid w:val="00853F8C"/>
    <w:rsid w:val="00864766"/>
    <w:rsid w:val="008E377D"/>
    <w:rsid w:val="008E6A59"/>
    <w:rsid w:val="00927FEB"/>
    <w:rsid w:val="009E035F"/>
    <w:rsid w:val="009F5A97"/>
    <w:rsid w:val="009F7AD4"/>
    <w:rsid w:val="00B135E5"/>
    <w:rsid w:val="00B30D13"/>
    <w:rsid w:val="00BA6FD0"/>
    <w:rsid w:val="00C0647F"/>
    <w:rsid w:val="00C84901"/>
    <w:rsid w:val="00CA5DC5"/>
    <w:rsid w:val="00CD7FF6"/>
    <w:rsid w:val="00F62B08"/>
    <w:rsid w:val="00FE1347"/>
    <w:rsid w:val="015A5410"/>
    <w:rsid w:val="01CB5116"/>
    <w:rsid w:val="02DD369A"/>
    <w:rsid w:val="052B08C7"/>
    <w:rsid w:val="063C76D1"/>
    <w:rsid w:val="068E47A1"/>
    <w:rsid w:val="0B2E5519"/>
    <w:rsid w:val="0B9D0EAA"/>
    <w:rsid w:val="0DD50E91"/>
    <w:rsid w:val="0E6E1815"/>
    <w:rsid w:val="0FB36DB2"/>
    <w:rsid w:val="1112253E"/>
    <w:rsid w:val="11EE2575"/>
    <w:rsid w:val="178F18B2"/>
    <w:rsid w:val="17C65DC5"/>
    <w:rsid w:val="196D078A"/>
    <w:rsid w:val="1AA03975"/>
    <w:rsid w:val="1EA72953"/>
    <w:rsid w:val="21120551"/>
    <w:rsid w:val="22325614"/>
    <w:rsid w:val="23FB2274"/>
    <w:rsid w:val="25D74E70"/>
    <w:rsid w:val="266C3D54"/>
    <w:rsid w:val="26C56296"/>
    <w:rsid w:val="2AF92012"/>
    <w:rsid w:val="2FE14568"/>
    <w:rsid w:val="30730D73"/>
    <w:rsid w:val="33F42309"/>
    <w:rsid w:val="34100B8E"/>
    <w:rsid w:val="35A340AA"/>
    <w:rsid w:val="36934635"/>
    <w:rsid w:val="3AAC6E1A"/>
    <w:rsid w:val="3C465B28"/>
    <w:rsid w:val="403939C9"/>
    <w:rsid w:val="453F4237"/>
    <w:rsid w:val="47490461"/>
    <w:rsid w:val="479211A7"/>
    <w:rsid w:val="4DC4643F"/>
    <w:rsid w:val="50765819"/>
    <w:rsid w:val="50B41F1C"/>
    <w:rsid w:val="51400C00"/>
    <w:rsid w:val="555A3E9D"/>
    <w:rsid w:val="57B9478B"/>
    <w:rsid w:val="58172EE5"/>
    <w:rsid w:val="587F0FBC"/>
    <w:rsid w:val="58FC03C6"/>
    <w:rsid w:val="5A045965"/>
    <w:rsid w:val="5A52294A"/>
    <w:rsid w:val="5BA21BCC"/>
    <w:rsid w:val="5D7C6F68"/>
    <w:rsid w:val="60AF5301"/>
    <w:rsid w:val="61D13B9A"/>
    <w:rsid w:val="63774D2F"/>
    <w:rsid w:val="64E04726"/>
    <w:rsid w:val="68FB50F3"/>
    <w:rsid w:val="69561B06"/>
    <w:rsid w:val="6B3D48D3"/>
    <w:rsid w:val="6D874296"/>
    <w:rsid w:val="6E134939"/>
    <w:rsid w:val="6E621402"/>
    <w:rsid w:val="6EDA6611"/>
    <w:rsid w:val="73883B51"/>
    <w:rsid w:val="74BA53AD"/>
    <w:rsid w:val="79224ECF"/>
    <w:rsid w:val="799A5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pPr>
      <w:jc w:val="center"/>
    </w:pPr>
    <w:rPr>
      <w:rFonts w:eastAsia="黑体"/>
      <w:sz w:val="44"/>
      <w:szCs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w:basedOn w:val="3"/>
    <w:qFormat/>
    <w:uiPriority w:val="0"/>
    <w:pPr>
      <w:ind w:firstLine="420" w:firstLineChars="100"/>
    </w:pPr>
  </w:style>
  <w:style w:type="character" w:styleId="9">
    <w:name w:val="page number"/>
    <w:basedOn w:val="8"/>
    <w:qFormat/>
    <w:uiPriority w:val="0"/>
  </w:style>
  <w:style w:type="character" w:customStyle="1" w:styleId="10">
    <w:name w:val="页眉 Char"/>
    <w:basedOn w:val="8"/>
    <w:link w:val="5"/>
    <w:qFormat/>
    <w:uiPriority w:val="0"/>
    <w:rPr>
      <w:rFonts w:asciiTheme="minorHAnsi" w:hAnsiTheme="minorHAnsi" w:eastAsiaTheme="minorEastAsia" w:cstheme="minorBidi"/>
      <w:kern w:val="2"/>
      <w:sz w:val="18"/>
      <w:szCs w:val="18"/>
    </w:rPr>
  </w:style>
  <w:style w:type="paragraph" w:customStyle="1" w:styleId="11">
    <w:name w:val="报告正文"/>
    <w:basedOn w:val="6"/>
    <w:qFormat/>
    <w:uiPriority w:val="0"/>
    <w:pPr>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2444</Words>
  <Characters>2784</Characters>
  <Lines>20</Lines>
  <Paragraphs>5</Paragraphs>
  <TotalTime>15</TotalTime>
  <ScaleCrop>false</ScaleCrop>
  <LinksUpToDate>false</LinksUpToDate>
  <CharactersWithSpaces>2882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袁玮</cp:lastModifiedBy>
  <cp:lastPrinted>2024-10-23T09:57:00Z</cp:lastPrinted>
  <dcterms:modified xsi:type="dcterms:W3CDTF">2024-10-25T01:45:26Z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1A9A0ED8A7A3474ABD28B7C86925CDE1_13</vt:lpwstr>
  </property>
</Properties>
</file>